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年临床执业医师《药理学》考试大纲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年临床执业医师《药理学》考试大纲已经顺利公布，请广大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临床执业医师考生参考：</w:t>
      </w:r>
    </w:p>
    <w:tbl>
      <w:tblPr>
        <w:tblStyle w:val="5"/>
        <w:tblW w:w="781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410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单元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一、药物效应动力学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1.不良反应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（2）毒性反应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（3）后遗效应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（4）停药反应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（5）变态反应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（6）特异质反应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2.药物剂量与效应关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（1）半数有效量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（2）半数致死量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（3）治疗指数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3.药物与受体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（1）激动药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（2）拮抗药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二、药物代谢动力学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1.吸收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（1）首过消除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（2）吸入给药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（3）注射给药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（4）局部给药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2.分布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（1）血浆蛋白结合率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（2）血脑屏障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（3）胎盘屏障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（4）解离度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3.代谢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（1）药物代谢酶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（2）药酶诱导剂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（3）药酶抑制剂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4.药物消除动力学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（1）一级消除动力学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（2）零级消除动力学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5.药物代谢动力学重要参数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（1）半衰期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（2）清除率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（3）表观分布容积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（4）生物利用度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三、胆碱受体激动药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1.乙酰胆碱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2.毛果芸香碱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四、抗胆碱酯酶药和胆碱酯酶复活药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1.易逆性抗胆碱酯酶药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（3）新斯的明的临床应用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2.难逆性抗胆碱酯酶药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（1）毒理作用机制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（2）急性中毒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3.胆碱酯酶复活药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碘解磷定的药理作用及临床应用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五、M胆碱受体阻断药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阿托品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（3）不良反应及中毒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六、肾上腺素受体激动药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1.去甲肾上腺素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（3）不良反应及禁忌证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（3）不良反应及禁忌证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3.多巴胺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4.异丙肾上腺素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七、肾上腺素受体阻断药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1.α肾上腺素受体阻断药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酚妥拉明的药理作用及临床应用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八、局部麻醉药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1.局麻作用及作用机制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（1）局麻作用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2.常用局麻药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（1）普鲁卡因的临床应用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（2）利多卡因的临床应用及不良反应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（3）丁卡因的临床应用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九、镇静催眠药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苯二氮䓬类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十、抗癫痫药和抗惊厥药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1.苯妥英钠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2.卡马西平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3.苯巴比妥、扑米酮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4.乙琥胺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5.丙戊酸钠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6.硫酸镁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十一、抗帕金森病药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1.左旋多巴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2.卡比多巴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3.苯海索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十二、抗精神失常药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1.氯丙嗪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2.丙米嗪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3.碳酸锂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4.氯氮平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5.氟西汀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十三、镇痛药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1.吗啡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2.哌替啶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3.纳洛酮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十四、解热镇痛抗炎药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1.阿司匹林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2.对乙酰氨基酚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3.布洛芬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4.塞来昔布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十五、钙通道阻滞药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1.分类及代表药物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（1）选择性钙通道阻滞药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（2）非选择性钙通道阻滞药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 xml:space="preserve">2.药理作用及不良反应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十六、抗心律失常药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1.抗心律失常药的分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（1）Ⅰ类 钠通道阻滞药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（2）Ⅱ类 β肾上腺素受体阻断药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（3）Ⅲ类 选择性延长复极的药物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（4）Ⅳ类 钙拮抗药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2.利多卡因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3.普萘洛尔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4.胺碘酮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5.维拉帕米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十七、治疗充血性心力衰竭的药物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1.血管紧张素转化酶抑制药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抗心衰的作用机制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2.β肾上腺索受体阻断药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3.利尿药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（1）呋塞米的药理作用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（2）呋塞米的临床应用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4.强心苷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（1）地高辛的药理作用及作用机制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（2）地高辛的临床应用及不良反应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十八、抗心绞痛药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1.硝酸甘油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2.β肾上腺素受体阻断药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3.钙通道阻滞剂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十九、调血脂药和抗动脉粥样硬化药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1.HMG-CoA还原酶抑制药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2.贝特类药物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药理作用及作用机制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二十、抗高血压药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1.利尿药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2.钙通道阻滞药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3.β肾上腺素受体阻断药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4.血管紧张素转化酶抑制药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5.血管紧张素Ⅱ受体阻断药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二十一、利尿药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1.袢利尿药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2.噻嗪类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3.保钾利尿药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螺内酯的药理作用、临床应用及不良反应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4.碳酸酐酶抑制药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乙酰唑胺的药理作用、临床应用及不良反应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5.渗透性利尿药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甘露醇的药理作用及临床应用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二十二、作用于血液及造血器官的药物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1.肝素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2.香豆素类抗凝血药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（2）药物相互作用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3.抗血小板药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（1）阿司匹林的作用机制及临床应用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（2）双嘧达莫的作用机制及临床应用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4.纤维蛋白溶解药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链激酶的作用及临床应用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5.促凝血药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维生素K的临床应用及不良反应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6.抗贫血药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（1）铁剂的临床应用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（2）叶酸的药理作用和临床应用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（3）维生素B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的药理作用和临床应用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7.血容量扩充剂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右旋糖酐的药理作用及临床应用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二十三、组胺受体阻断药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1.H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受体阻断药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（1）氯苯那敏的药理作用、临床应用及不良反应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（2）氯雷他定的药理作用、临床应用及不良反应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2.H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受体阻断药</w:t>
            </w:r>
          </w:p>
        </w:tc>
        <w:tc>
          <w:tcPr>
            <w:tcW w:w="3969" w:type="dxa"/>
            <w:tcBorders>
              <w:top w:val="single" w:color="000000" w:sz="8" w:space="0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雷尼替丁的药理作用及临床应用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二十四、作用于呼吸系统的药物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1.抗炎平喘药</w:t>
            </w:r>
          </w:p>
        </w:tc>
        <w:tc>
          <w:tcPr>
            <w:tcW w:w="3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糖皮质激素的药理作用及临床应用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2.支气管扩张药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（1）沙丁胺醇、特布他林的药理作用和临床应用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（2）氨茶碱的药理作用、作用机制及临床应用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（3）异丙托溴铵、噻托溴铵的药理作用及临床应用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3.抗过敏平喘药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色甘酸钠的药理作用及临床应用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二十五、作用于消化系统的药物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抗消化性溃疡药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（1）质子泵抑制剂的药理作用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（2）质子泵抑制剂的临床应用及不良反应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二十六、肾上腺皮质激素类药物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糖皮质激素类药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二十七、甲状腺激素及抗甲状腺药物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抗甲状腺药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（1）硫脲类的药理作用、临床应用及不良反应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（2）碘及碘化物药理作用、临床应用及不良反应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二十八、胰岛素及口服降血糖药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1.胰岛素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（1）胰岛素的药理作用、作用机制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（2）胰岛素的临床应用及不良反应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2.口服降血糖药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（1）双胍类的药理作用及临床应用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（2）磺酰脲类的药理作用及临床应用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（3）α葡萄糖苷酶抑制剂的药理作用及临床应用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（4）胰岛素增敏剂罗格列酮的药理作用及临床应用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二十九、子宫平滑肌兴奋药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子宫平滑肌兴奋药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缩宫素的临床应用、不良反应及注意事项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垂体后叶素的药理作用及临床应用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麦角生物碱的临床应用及不良反应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（4）</w:t>
            </w:r>
            <w:r>
              <w:rPr>
                <w:rFonts w:ascii="Times New Roman" w:hAnsi="Times New Roman"/>
                <w:color w:val="FF0000"/>
                <w:kern w:val="0"/>
                <w:sz w:val="14"/>
                <w:szCs w:val="14"/>
              </w:rPr>
              <w:t xml:space="preserve">  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前列腺素的药理作用及临床应用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三十、β-内酰胺类抗生素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1.青霉素类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（1）青霉素G的抗菌作用、临床应用及不良反应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（2）氨苄西林、阿莫西林的抗菌作用及临床应用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2.头孢菌素类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（1）抗菌作用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三十一、大环内酯类及林可霉素类抗生素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1.红霉素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（1）抗菌作用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2.阿奇霉素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（1）抗菌作用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3.林可霉素类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林可霉素、克林霉素的抗菌作用及临床应用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三十二、氨基苷类抗生素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1.氨基苷类抗生素的共性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（1）抗菌作用及作用机制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2.常用氨基苷类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庆大霉素、妥布霉素、阿米卡星的临床应用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三十三、四环素类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1.四环素类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（1）四环素、多西环素、米诺环素的抗菌作用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三十四、人工合成的抗菌药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1.喹诺酮类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第三代喹诺酮类药物的抗菌作用、作用机制、临床应用及不良反应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2.磺胺类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（1）抗菌作用、作用机制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（2）磺胺嘧啶、磺胺甲噁唑及复方新诺明的临床应用及不良反应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3.其他类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（1）甲氧苄啶的抗菌作用、作用机制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（2）甲硝唑的抗菌作用、作用机制及临床应用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三十五、抗真菌药和抗病毒药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1.抗真菌药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2.抗病毒药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（1）利巴韦林的药理作用及临床应用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（2）干扰素的药理作用及临床应用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</w:rPr>
              <w:t>（3）阿昔洛韦的药理作用及临床应用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三十六、抗结核病药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1.异烟肼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2.利福平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（2）不良反应及药物相互作用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3.乙胺丁醇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4.吡嗪酰胺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（1）药理作用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三十七、抗疟药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1.主要用于控制症状的抗疟药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氯喹、青蒿素的药理作用及临床应用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2.主要用于控制远期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伯氨喹的药理作用、临床应用及不良反应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复发和传播的抗疟药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3.主要用于病因性预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乙胺嘧啶的药理作用及临床应用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防的抗疟药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三十八、抗恶性肿瘤药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1.抗肿瘤药的分类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（1）干扰核酸合成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（2）破坏DNA结构与功能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（3）嵌入DNA及干扰转录RNA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（4）干扰蛋白质合成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2.常用药物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甲氨蝶呤、巯嘌呤、羟基脲、环磷酰胺、氟尿嘧啶、阿霉素的临床应用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236BA"/>
    <w:rsid w:val="00152E2F"/>
    <w:rsid w:val="001C0775"/>
    <w:rsid w:val="003A6504"/>
    <w:rsid w:val="0044527B"/>
    <w:rsid w:val="005A0D14"/>
    <w:rsid w:val="005B4F8F"/>
    <w:rsid w:val="006A59F3"/>
    <w:rsid w:val="006F4870"/>
    <w:rsid w:val="0072159F"/>
    <w:rsid w:val="007946E4"/>
    <w:rsid w:val="008D7066"/>
    <w:rsid w:val="008F1300"/>
    <w:rsid w:val="009B6F7F"/>
    <w:rsid w:val="00A03534"/>
    <w:rsid w:val="00AD2FD7"/>
    <w:rsid w:val="00C533B1"/>
    <w:rsid w:val="00D45FA6"/>
    <w:rsid w:val="00DB1B2B"/>
    <w:rsid w:val="09A4697A"/>
    <w:rsid w:val="158C3DDE"/>
    <w:rsid w:val="15F72BCD"/>
    <w:rsid w:val="28F93B44"/>
    <w:rsid w:val="2FE1366F"/>
    <w:rsid w:val="41CC02AE"/>
    <w:rsid w:val="461C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704</Words>
  <Characters>4014</Characters>
  <Lines>33</Lines>
  <Paragraphs>9</Paragraphs>
  <TotalTime>0</TotalTime>
  <ScaleCrop>false</ScaleCrop>
  <LinksUpToDate>false</LinksUpToDate>
  <CharactersWithSpaces>4709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2019-12-05T03:08:40Z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